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9BBE3" w14:textId="127E9EDD" w:rsidR="00BC5830" w:rsidRDefault="00BC5830" w:rsidP="00BC5830">
      <w:pPr>
        <w:jc w:val="center"/>
        <w:rPr>
          <w:lang w:val="it-IT"/>
        </w:rPr>
      </w:pPr>
    </w:p>
    <w:p w14:paraId="004AF48D" w14:textId="1EA134EA" w:rsidR="00BC5830" w:rsidRDefault="00BC5830" w:rsidP="003A5485">
      <w:pPr>
        <w:jc w:val="center"/>
        <w:rPr>
          <w:lang w:val="it-IT"/>
        </w:rPr>
      </w:pPr>
      <w:r>
        <w:rPr>
          <w:lang w:val="it-IT"/>
        </w:rPr>
        <w:t xml:space="preserve">      </w:t>
      </w:r>
    </w:p>
    <w:p w14:paraId="4419DB71" w14:textId="77777777" w:rsidR="00C80F97" w:rsidRPr="00763EBA" w:rsidRDefault="00BC5830" w:rsidP="00C80F97">
      <w:pPr>
        <w:spacing w:line="14" w:lineRule="auto"/>
        <w:rPr>
          <w:sz w:val="20"/>
          <w:szCs w:val="20"/>
          <w:lang w:val="it-IT"/>
        </w:rPr>
      </w:pPr>
      <w:r>
        <w:rPr>
          <w:lang w:val="it-IT"/>
        </w:rPr>
        <w:br w:type="textWrapping" w:clear="all"/>
      </w:r>
      <w:r w:rsidR="00C80F97">
        <w:rPr>
          <w:noProof/>
          <w:lang w:val="it-IT" w:eastAsia="it-IT"/>
        </w:rPr>
        <w:drawing>
          <wp:anchor distT="0" distB="0" distL="114300" distR="114300" simplePos="0" relativeHeight="251660288" behindDoc="1" locked="0" layoutInCell="1" allowOverlap="1" wp14:anchorId="2FE70036" wp14:editId="07777777">
            <wp:simplePos x="0" y="0"/>
            <wp:positionH relativeFrom="page">
              <wp:posOffset>720090</wp:posOffset>
            </wp:positionH>
            <wp:positionV relativeFrom="page">
              <wp:posOffset>449580</wp:posOffset>
            </wp:positionV>
            <wp:extent cx="4926490" cy="929802"/>
            <wp:effectExtent l="0" t="0" r="952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490" cy="92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8F396" w14:textId="77777777" w:rsidR="006A59CB" w:rsidRPr="00B33E05" w:rsidRDefault="006A59CB" w:rsidP="00B33E05">
      <w:pPr>
        <w:ind w:left="360"/>
        <w:rPr>
          <w:lang w:val="it-IT"/>
        </w:rPr>
      </w:pPr>
    </w:p>
    <w:p w14:paraId="0FB0291F" w14:textId="245BBAB1" w:rsidR="6853BE08" w:rsidRDefault="6853BE08" w:rsidP="6853BE08">
      <w:pPr>
        <w:rPr>
          <w:sz w:val="24"/>
          <w:szCs w:val="24"/>
          <w:lang w:val="it-IT"/>
        </w:rPr>
      </w:pPr>
    </w:p>
    <w:p w14:paraId="0666FE42" w14:textId="799D1988" w:rsidR="6853BE08" w:rsidRDefault="6853BE08" w:rsidP="6853BE08">
      <w:pPr>
        <w:rPr>
          <w:sz w:val="24"/>
          <w:szCs w:val="24"/>
          <w:lang w:val="it-IT"/>
        </w:rPr>
      </w:pPr>
    </w:p>
    <w:p w14:paraId="42500279" w14:textId="38F6A85C" w:rsidR="006A59CB" w:rsidRPr="00CE39B8" w:rsidRDefault="006A59CB" w:rsidP="006A59CB">
      <w:pPr>
        <w:rPr>
          <w:sz w:val="24"/>
          <w:szCs w:val="24"/>
          <w:lang w:val="it-IT"/>
        </w:rPr>
      </w:pPr>
      <w:r w:rsidRPr="00CE39B8">
        <w:rPr>
          <w:sz w:val="24"/>
          <w:szCs w:val="24"/>
          <w:lang w:val="it-IT"/>
        </w:rPr>
        <w:tab/>
      </w:r>
      <w:r w:rsidRPr="00CE39B8">
        <w:rPr>
          <w:sz w:val="24"/>
          <w:szCs w:val="24"/>
          <w:lang w:val="it-IT"/>
        </w:rPr>
        <w:tab/>
      </w:r>
      <w:r w:rsidRPr="00CE39B8">
        <w:rPr>
          <w:sz w:val="24"/>
          <w:szCs w:val="24"/>
          <w:lang w:val="it-IT"/>
        </w:rPr>
        <w:tab/>
      </w:r>
      <w:r w:rsidRPr="00CE39B8">
        <w:rPr>
          <w:sz w:val="24"/>
          <w:szCs w:val="24"/>
          <w:lang w:val="it-IT"/>
        </w:rPr>
        <w:tab/>
      </w:r>
      <w:r w:rsidR="00480F65">
        <w:rPr>
          <w:sz w:val="24"/>
          <w:szCs w:val="24"/>
          <w:lang w:val="it-IT"/>
        </w:rPr>
        <w:t xml:space="preserve"> </w:t>
      </w:r>
    </w:p>
    <w:p w14:paraId="72A3D3EC" w14:textId="77777777" w:rsidR="00CE39B8" w:rsidRPr="00BB4309" w:rsidRDefault="00CE39B8" w:rsidP="00BB4309">
      <w:pPr>
        <w:spacing w:before="56"/>
        <w:ind w:left="224"/>
        <w:jc w:val="both"/>
        <w:rPr>
          <w:rStyle w:val="Enfasigrassetto"/>
          <w:rFonts w:ascii="Times New Roman" w:hAnsi="Times New Roman" w:cs="Times New Roman"/>
          <w:sz w:val="24"/>
          <w:szCs w:val="24"/>
          <w:lang w:val="it-IT"/>
        </w:rPr>
      </w:pPr>
    </w:p>
    <w:p w14:paraId="2134109C" w14:textId="5B67E336" w:rsidR="00F747BB" w:rsidRPr="00DE7EA4" w:rsidRDefault="00F747BB" w:rsidP="00B33E05">
      <w:pPr>
        <w:pStyle w:val="Grigliamedia21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Pr="00DE7EA4">
        <w:rPr>
          <w:rFonts w:ascii="Times New Roman" w:hAnsi="Times New Roman" w:cs="Times New Roman"/>
          <w:b/>
          <w:sz w:val="20"/>
          <w:szCs w:val="20"/>
        </w:rPr>
        <w:tab/>
      </w:r>
      <w:r w:rsidR="00B33E05">
        <w:rPr>
          <w:rFonts w:ascii="Times New Roman" w:hAnsi="Times New Roman" w:cs="Times New Roman"/>
          <w:b/>
          <w:sz w:val="20"/>
          <w:szCs w:val="20"/>
        </w:rPr>
        <w:t>Al Dirigente Scolastico dell’I.C. Divisione Julia</w:t>
      </w:r>
    </w:p>
    <w:p w14:paraId="6A301657" w14:textId="77777777" w:rsidR="00F747BB" w:rsidRPr="00DE7EA4" w:rsidRDefault="00DE7EA4" w:rsidP="6853BE08">
      <w:pPr>
        <w:pStyle w:val="Grigliamedia21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6853BE08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</w:p>
    <w:p w14:paraId="0D0B940D" w14:textId="77777777" w:rsidR="00F747BB" w:rsidRPr="00DE7EA4" w:rsidRDefault="00F747BB" w:rsidP="00BB4309">
      <w:pPr>
        <w:pStyle w:val="Grigliamedia21"/>
        <w:jc w:val="both"/>
        <w:rPr>
          <w:rFonts w:ascii="Times New Roman" w:hAnsi="Times New Roman" w:cs="Times New Roman"/>
          <w:sz w:val="20"/>
          <w:szCs w:val="20"/>
        </w:rPr>
      </w:pPr>
    </w:p>
    <w:p w14:paraId="106ADCF1" w14:textId="700F4E4C" w:rsidR="005E1726" w:rsidRPr="00D871F9" w:rsidRDefault="00DE7EA4" w:rsidP="00BB4309">
      <w:pPr>
        <w:pStyle w:val="Default"/>
        <w:jc w:val="both"/>
        <w:rPr>
          <w:b/>
          <w:bCs/>
          <w:kern w:val="0"/>
          <w:lang w:eastAsia="it-IT"/>
        </w:rPr>
      </w:pPr>
      <w:r w:rsidRPr="662CF976">
        <w:rPr>
          <w:b/>
          <w:bCs/>
        </w:rPr>
        <w:t xml:space="preserve">AVVISO AL PERSONALE </w:t>
      </w:r>
      <w:r w:rsidR="00D871F9" w:rsidRPr="662CF976">
        <w:rPr>
          <w:b/>
          <w:bCs/>
        </w:rPr>
        <w:t>ESTERNO</w:t>
      </w:r>
      <w:r w:rsidRPr="662CF976">
        <w:rPr>
          <w:b/>
          <w:bCs/>
        </w:rPr>
        <w:t xml:space="preserve"> ALL’ISTITUTO COMPRENSIVO DIVISIONE JULIA</w:t>
      </w:r>
      <w:r w:rsidR="00F747BB" w:rsidRPr="662CF976">
        <w:rPr>
          <w:b/>
          <w:bCs/>
        </w:rPr>
        <w:t xml:space="preserve"> DI SELEZIONE </w:t>
      </w:r>
      <w:r w:rsidR="00F747BB" w:rsidRPr="00D871F9">
        <w:t xml:space="preserve">-finanziato Erasmus </w:t>
      </w:r>
      <w:r w:rsidR="567718A3" w:rsidRPr="00D871F9">
        <w:t>plus -</w:t>
      </w:r>
      <w:r w:rsidR="00F747BB" w:rsidRPr="00D871F9">
        <w:rPr>
          <w:b/>
          <w:bCs/>
          <w:kern w:val="0"/>
          <w:lang w:eastAsia="it-IT"/>
        </w:rPr>
        <w:t xml:space="preserve"> </w:t>
      </w:r>
      <w:r w:rsidR="00F747BB" w:rsidRPr="662CF976">
        <w:rPr>
          <w:b/>
          <w:bCs/>
        </w:rPr>
        <w:t>Selezione pubblica mediante procedura comparativa per titoli ed esperienze professionali</w:t>
      </w:r>
      <w:r w:rsidR="00F747BB" w:rsidRPr="00D871F9">
        <w:t>, finalizzata alla creazione di una graduatoria per l’attuazione dell’attività</w:t>
      </w:r>
      <w:r w:rsidR="00F747BB" w:rsidRPr="00D871F9">
        <w:rPr>
          <w:b/>
          <w:bCs/>
          <w:kern w:val="0"/>
          <w:lang w:eastAsia="it-IT"/>
        </w:rPr>
        <w:t xml:space="preserve"> KA1</w:t>
      </w:r>
      <w:r w:rsidRPr="00D871F9">
        <w:rPr>
          <w:b/>
          <w:bCs/>
          <w:kern w:val="0"/>
          <w:lang w:eastAsia="it-IT"/>
        </w:rPr>
        <w:t>21</w:t>
      </w:r>
      <w:r w:rsidR="00F747BB" w:rsidRPr="00D871F9">
        <w:rPr>
          <w:b/>
          <w:bCs/>
          <w:kern w:val="0"/>
          <w:lang w:eastAsia="it-IT"/>
        </w:rPr>
        <w:t xml:space="preserve"> - Mobilità per l'apprendimento individuale - </w:t>
      </w:r>
      <w:r w:rsidR="005E1726" w:rsidRPr="00D871F9">
        <w:rPr>
          <w:b/>
          <w:bCs/>
          <w:kern w:val="0"/>
          <w:lang w:eastAsia="it-IT"/>
        </w:rPr>
        <w:t xml:space="preserve">TIPO ACCREDITAMENTO: </w:t>
      </w:r>
      <w:proofErr w:type="spellStart"/>
      <w:r w:rsidR="005E1726" w:rsidRPr="00D871F9">
        <w:rPr>
          <w:b/>
          <w:bCs/>
          <w:kern w:val="0"/>
          <w:lang w:eastAsia="it-IT"/>
        </w:rPr>
        <w:t>Accreditation</w:t>
      </w:r>
      <w:proofErr w:type="spellEnd"/>
      <w:r w:rsidR="005E1726" w:rsidRPr="00D871F9">
        <w:rPr>
          <w:b/>
          <w:bCs/>
          <w:kern w:val="0"/>
          <w:lang w:eastAsia="it-IT"/>
        </w:rPr>
        <w:t xml:space="preserve"> for an </w:t>
      </w:r>
      <w:proofErr w:type="spellStart"/>
      <w:r w:rsidR="005E1726" w:rsidRPr="00D871F9">
        <w:rPr>
          <w:b/>
          <w:bCs/>
          <w:kern w:val="0"/>
          <w:lang w:eastAsia="it-IT"/>
        </w:rPr>
        <w:t>individual</w:t>
      </w:r>
      <w:proofErr w:type="spellEnd"/>
      <w:r w:rsidR="005E1726" w:rsidRPr="00D871F9">
        <w:rPr>
          <w:b/>
          <w:bCs/>
          <w:kern w:val="0"/>
          <w:lang w:eastAsia="it-IT"/>
        </w:rPr>
        <w:t xml:space="preserve"> </w:t>
      </w:r>
      <w:proofErr w:type="spellStart"/>
      <w:r w:rsidR="005E1726" w:rsidRPr="00D871F9">
        <w:rPr>
          <w:b/>
          <w:bCs/>
          <w:kern w:val="0"/>
          <w:lang w:eastAsia="it-IT"/>
        </w:rPr>
        <w:t>organisation</w:t>
      </w:r>
      <w:proofErr w:type="spellEnd"/>
      <w:r w:rsidR="00AB0D73" w:rsidRPr="00D871F9">
        <w:rPr>
          <w:b/>
          <w:bCs/>
          <w:kern w:val="0"/>
          <w:lang w:eastAsia="it-IT"/>
        </w:rPr>
        <w:t xml:space="preserve">  CUP </w:t>
      </w:r>
      <w:r w:rsidR="001B3870" w:rsidRPr="00B33E05">
        <w:rPr>
          <w:rStyle w:val="spanboldright"/>
          <w:b/>
        </w:rPr>
        <w:t>C91I23000800006</w:t>
      </w:r>
    </w:p>
    <w:p w14:paraId="7FB38DDE" w14:textId="77777777" w:rsidR="005E1726" w:rsidRPr="00D871F9" w:rsidRDefault="005E1726" w:rsidP="00BB4309">
      <w:pPr>
        <w:pStyle w:val="Default"/>
        <w:jc w:val="both"/>
        <w:rPr>
          <w:b/>
          <w:bCs/>
          <w:kern w:val="0"/>
          <w:lang w:eastAsia="it-IT"/>
        </w:rPr>
      </w:pPr>
      <w:r w:rsidRPr="00D871F9">
        <w:rPr>
          <w:b/>
          <w:bCs/>
          <w:kern w:val="0"/>
          <w:lang w:eastAsia="it-IT"/>
        </w:rPr>
        <w:t>CODICE ATTIVITA’: 2024-1-IT02-KA121-SCH-000224366</w:t>
      </w:r>
    </w:p>
    <w:p w14:paraId="214BC326" w14:textId="77777777" w:rsidR="005E1726" w:rsidRPr="00B33E05" w:rsidRDefault="005E1726" w:rsidP="00BB4309">
      <w:pPr>
        <w:pStyle w:val="Default"/>
        <w:jc w:val="both"/>
        <w:rPr>
          <w:b/>
          <w:bCs/>
          <w:kern w:val="0"/>
          <w:lang w:eastAsia="it-IT"/>
        </w:rPr>
      </w:pPr>
      <w:r w:rsidRPr="00B33E05">
        <w:rPr>
          <w:b/>
          <w:bCs/>
          <w:kern w:val="0"/>
          <w:lang w:eastAsia="it-IT"/>
        </w:rPr>
        <w:t>OID: E10236117</w:t>
      </w:r>
    </w:p>
    <w:p w14:paraId="2DDA6B89" w14:textId="5C1D6242" w:rsidR="00453EAE" w:rsidRPr="00B33E05" w:rsidRDefault="46E5BD17" w:rsidP="662CF976">
      <w:pPr>
        <w:pStyle w:val="Corpotesto"/>
        <w:jc w:val="center"/>
        <w:rPr>
          <w:b/>
          <w:bCs/>
          <w:lang w:val="it-IT"/>
        </w:rPr>
      </w:pPr>
      <w:r w:rsidRPr="00B33E05">
        <w:rPr>
          <w:b/>
          <w:bCs/>
          <w:lang w:val="it-IT"/>
        </w:rPr>
        <w:t xml:space="preserve">                                              </w:t>
      </w:r>
      <w:r w:rsidR="00453EAE" w:rsidRPr="00B33E05">
        <w:rPr>
          <w:b/>
          <w:bCs/>
          <w:lang w:val="it-IT"/>
        </w:rPr>
        <w:t>Allegato</w:t>
      </w:r>
      <w:r w:rsidR="00453EAE" w:rsidRPr="00B33E05">
        <w:rPr>
          <w:b/>
          <w:bCs/>
          <w:spacing w:val="-2"/>
          <w:lang w:val="it-IT"/>
        </w:rPr>
        <w:t xml:space="preserve"> 2</w:t>
      </w:r>
      <w:r w:rsidR="00453EAE" w:rsidRPr="00B33E05">
        <w:rPr>
          <w:b/>
          <w:bCs/>
          <w:spacing w:val="-3"/>
          <w:lang w:val="it-IT"/>
        </w:rPr>
        <w:t xml:space="preserve"> </w:t>
      </w:r>
      <w:r w:rsidR="00453EAE" w:rsidRPr="00B33E05">
        <w:rPr>
          <w:b/>
          <w:bCs/>
          <w:lang w:val="it-IT"/>
        </w:rPr>
        <w:t>- Scheda</w:t>
      </w:r>
      <w:r w:rsidR="00453EAE" w:rsidRPr="00B33E05">
        <w:rPr>
          <w:b/>
          <w:bCs/>
          <w:spacing w:val="-3"/>
          <w:lang w:val="it-IT"/>
        </w:rPr>
        <w:t xml:space="preserve"> </w:t>
      </w:r>
      <w:r w:rsidR="00453EAE" w:rsidRPr="00B33E05">
        <w:rPr>
          <w:b/>
          <w:bCs/>
          <w:lang w:val="it-IT"/>
        </w:rPr>
        <w:t>di</w:t>
      </w:r>
      <w:r w:rsidR="00453EAE" w:rsidRPr="00B33E05">
        <w:rPr>
          <w:b/>
          <w:bCs/>
          <w:spacing w:val="-4"/>
          <w:lang w:val="it-IT"/>
        </w:rPr>
        <w:t xml:space="preserve"> </w:t>
      </w:r>
      <w:r w:rsidR="00453EAE" w:rsidRPr="00B33E05">
        <w:rPr>
          <w:b/>
          <w:bCs/>
          <w:spacing w:val="-2"/>
          <w:lang w:val="it-IT"/>
        </w:rPr>
        <w:t>Autovalutazione</w:t>
      </w:r>
    </w:p>
    <w:p w14:paraId="60061E4C" w14:textId="77777777" w:rsidR="00453EAE" w:rsidRPr="00B33E05" w:rsidRDefault="00453EAE" w:rsidP="00BB4309">
      <w:pPr>
        <w:pStyle w:val="Default"/>
        <w:jc w:val="both"/>
        <w:rPr>
          <w:b/>
          <w:bCs/>
          <w:kern w:val="0"/>
          <w:lang w:eastAsia="it-IT"/>
        </w:rPr>
      </w:pPr>
    </w:p>
    <w:tbl>
      <w:tblPr>
        <w:tblStyle w:val="TableNormal"/>
        <w:tblW w:w="9782" w:type="dxa"/>
        <w:tblInd w:w="5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447"/>
        <w:gridCol w:w="2444"/>
        <w:gridCol w:w="2447"/>
      </w:tblGrid>
      <w:tr w:rsidR="00453EAE" w14:paraId="703D666C" w14:textId="77777777" w:rsidTr="662CF976">
        <w:trPr>
          <w:trHeight w:val="423"/>
        </w:trPr>
        <w:tc>
          <w:tcPr>
            <w:tcW w:w="2444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2A0437C9" w14:textId="77777777" w:rsidR="00453EAE" w:rsidRDefault="00453EAE" w:rsidP="00114B4C">
            <w:pPr>
              <w:pStyle w:val="Corpotesto"/>
              <w:rPr>
                <w:b/>
              </w:rPr>
            </w:pPr>
            <w:r>
              <w:rPr>
                <w:b/>
                <w:spacing w:val="-2"/>
              </w:rPr>
              <w:t>TITOLO</w:t>
            </w:r>
          </w:p>
        </w:tc>
        <w:tc>
          <w:tcPr>
            <w:tcW w:w="244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97BF11" w14:textId="77777777" w:rsidR="00453EAE" w:rsidRDefault="00453EAE" w:rsidP="00114B4C">
            <w:pPr>
              <w:pStyle w:val="Corpotesto"/>
              <w:rPr>
                <w:b/>
              </w:rPr>
            </w:pPr>
            <w:r>
              <w:rPr>
                <w:b/>
                <w:spacing w:val="-2"/>
              </w:rPr>
              <w:t>PUNTI</w:t>
            </w:r>
          </w:p>
        </w:tc>
        <w:tc>
          <w:tcPr>
            <w:tcW w:w="2444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54FF7F" w14:textId="77777777" w:rsidR="00453EAE" w:rsidRDefault="00453EAE" w:rsidP="00114B4C">
            <w:pPr>
              <w:pStyle w:val="Corpotesto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Punteggio</w:t>
            </w:r>
            <w:proofErr w:type="spellEnd"/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cura</w:t>
            </w:r>
            <w:proofErr w:type="spellEnd"/>
            <w:r>
              <w:rPr>
                <w:b/>
                <w:spacing w:val="40"/>
                <w:sz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8"/>
              </w:rPr>
              <w:t>candidato</w:t>
            </w:r>
            <w:proofErr w:type="spellEnd"/>
          </w:p>
        </w:tc>
        <w:tc>
          <w:tcPr>
            <w:tcW w:w="2447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587AE233" w14:textId="77777777" w:rsidR="00453EAE" w:rsidRDefault="00453EAE" w:rsidP="00114B4C">
            <w:pPr>
              <w:pStyle w:val="Corpotesto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Punteggio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cura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8"/>
              </w:rPr>
              <w:t>Ufficio</w:t>
            </w:r>
            <w:proofErr w:type="spellEnd"/>
          </w:p>
        </w:tc>
      </w:tr>
      <w:tr w:rsidR="00453EAE" w:rsidRPr="003A5485" w14:paraId="07D6AA77" w14:textId="77777777" w:rsidTr="662CF976">
        <w:trPr>
          <w:trHeight w:val="423"/>
        </w:trPr>
        <w:tc>
          <w:tcPr>
            <w:tcW w:w="2444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3AB8DD7B" w14:textId="397BF752" w:rsidR="00453EAE" w:rsidRPr="00D20EAD" w:rsidRDefault="00453EAE" w:rsidP="6853BE08">
            <w:pPr>
              <w:pStyle w:val="Corpotesto"/>
              <w:rPr>
                <w:spacing w:val="-2"/>
              </w:rPr>
            </w:pPr>
            <w:proofErr w:type="spellStart"/>
            <w:r w:rsidRPr="6853BE08">
              <w:rPr>
                <w:spacing w:val="-2"/>
              </w:rPr>
              <w:t>Livello</w:t>
            </w:r>
            <w:proofErr w:type="spellEnd"/>
            <w:r w:rsidRPr="6853BE08">
              <w:rPr>
                <w:spacing w:val="-2"/>
              </w:rPr>
              <w:t xml:space="preserve"> </w:t>
            </w:r>
            <w:proofErr w:type="spellStart"/>
            <w:r w:rsidRPr="6853BE08">
              <w:rPr>
                <w:spacing w:val="-2"/>
              </w:rPr>
              <w:t>linguistico</w:t>
            </w:r>
            <w:proofErr w:type="spellEnd"/>
            <w:r w:rsidRPr="6853BE08">
              <w:rPr>
                <w:spacing w:val="-2"/>
              </w:rPr>
              <w:t xml:space="preserve"> </w:t>
            </w:r>
            <w:proofErr w:type="spellStart"/>
            <w:r w:rsidR="3EA99028" w:rsidRPr="6853BE08">
              <w:rPr>
                <w:spacing w:val="-2"/>
              </w:rPr>
              <w:t>inglese</w:t>
            </w:r>
            <w:proofErr w:type="spellEnd"/>
          </w:p>
        </w:tc>
        <w:tc>
          <w:tcPr>
            <w:tcW w:w="244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084813" w14:textId="4CB72C92" w:rsidR="2006EE92" w:rsidRPr="00B33E05" w:rsidRDefault="3EA99028" w:rsidP="6853BE08">
            <w:pPr>
              <w:pStyle w:val="Corpotesto"/>
              <w:rPr>
                <w:ins w:id="0" w:author="Chiara Mattioli" w:date="2025-03-15T17:26:00Z"/>
                <w:lang w:val="it-IT"/>
              </w:rPr>
            </w:pPr>
            <w:r w:rsidRPr="00B33E05">
              <w:rPr>
                <w:lang w:val="it-IT"/>
              </w:rPr>
              <w:t>B2  6 punti</w:t>
            </w:r>
          </w:p>
          <w:p w14:paraId="29E70401" w14:textId="77777777" w:rsidR="00453EAE" w:rsidRPr="00B33E05" w:rsidRDefault="00453EAE" w:rsidP="6853BE08">
            <w:pPr>
              <w:pStyle w:val="Corpotesto"/>
              <w:rPr>
                <w:lang w:val="it-IT"/>
              </w:rPr>
            </w:pPr>
            <w:r w:rsidRPr="00B33E05">
              <w:rPr>
                <w:lang w:val="it-IT"/>
              </w:rPr>
              <w:t xml:space="preserve">C1 8 </w:t>
            </w:r>
            <w:r w:rsidRPr="00B33E05">
              <w:rPr>
                <w:spacing w:val="-2"/>
                <w:lang w:val="it-IT"/>
              </w:rPr>
              <w:t>punti</w:t>
            </w:r>
          </w:p>
          <w:p w14:paraId="18032D9E" w14:textId="77777777" w:rsidR="00453EAE" w:rsidRPr="00B33E05" w:rsidRDefault="00453EAE" w:rsidP="6853BE08">
            <w:pPr>
              <w:pStyle w:val="Corpotesto"/>
              <w:rPr>
                <w:b/>
                <w:bCs/>
                <w:spacing w:val="-2"/>
                <w:lang w:val="it-IT"/>
              </w:rPr>
            </w:pPr>
            <w:r w:rsidRPr="00B33E05">
              <w:rPr>
                <w:lang w:val="it-IT"/>
              </w:rPr>
              <w:t xml:space="preserve">C2 10 </w:t>
            </w:r>
            <w:r w:rsidRPr="00B33E05">
              <w:rPr>
                <w:spacing w:val="-2"/>
                <w:lang w:val="it-IT"/>
              </w:rPr>
              <w:t>punti</w:t>
            </w:r>
          </w:p>
        </w:tc>
        <w:tc>
          <w:tcPr>
            <w:tcW w:w="2444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EAFD9C" w14:textId="77777777" w:rsidR="00453EAE" w:rsidRPr="00B33E05" w:rsidRDefault="00453EAE" w:rsidP="00114B4C">
            <w:pPr>
              <w:pStyle w:val="Corpotesto"/>
              <w:rPr>
                <w:b/>
                <w:sz w:val="18"/>
                <w:lang w:val="it-IT"/>
              </w:rPr>
            </w:pPr>
          </w:p>
        </w:tc>
        <w:tc>
          <w:tcPr>
            <w:tcW w:w="2447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4B94D5A5" w14:textId="77777777" w:rsidR="00453EAE" w:rsidRPr="00B33E05" w:rsidRDefault="00453EAE" w:rsidP="00114B4C">
            <w:pPr>
              <w:pStyle w:val="Corpotesto"/>
              <w:rPr>
                <w:b/>
                <w:sz w:val="18"/>
                <w:lang w:val="it-IT"/>
              </w:rPr>
            </w:pPr>
          </w:p>
        </w:tc>
      </w:tr>
      <w:tr w:rsidR="00453EAE" w14:paraId="5265AEEE" w14:textId="77777777" w:rsidTr="662CF976">
        <w:trPr>
          <w:trHeight w:val="510"/>
        </w:trPr>
        <w:tc>
          <w:tcPr>
            <w:tcW w:w="24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C3CB99" w14:textId="77777777" w:rsidR="00453EAE" w:rsidRPr="00453EAE" w:rsidRDefault="00453EAE" w:rsidP="662CF976">
            <w:pPr>
              <w:pStyle w:val="Corpotesto"/>
              <w:rPr>
                <w:lang w:val="it-IT"/>
              </w:rPr>
            </w:pPr>
            <w:r w:rsidRPr="662CF976">
              <w:rPr>
                <w:lang w:val="it-IT"/>
              </w:rPr>
              <w:t>Partecipazione in progetti</w:t>
            </w:r>
            <w:r w:rsidRPr="662CF976">
              <w:rPr>
                <w:spacing w:val="-13"/>
                <w:lang w:val="it-IT"/>
              </w:rPr>
              <w:t xml:space="preserve"> </w:t>
            </w:r>
            <w:proofErr w:type="spellStart"/>
            <w:r w:rsidRPr="662CF976">
              <w:rPr>
                <w:lang w:val="it-IT"/>
              </w:rPr>
              <w:t>epale</w:t>
            </w:r>
            <w:proofErr w:type="spellEnd"/>
            <w:r w:rsidRPr="662CF976">
              <w:rPr>
                <w:lang w:val="it-IT"/>
              </w:rPr>
              <w:t>/</w:t>
            </w:r>
            <w:r w:rsidR="6E301BF0" w:rsidRPr="662CF976">
              <w:rPr>
                <w:lang w:val="it-IT"/>
              </w:rPr>
              <w:t>Erasmus</w:t>
            </w: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C89A32" w14:textId="77777777" w:rsidR="00453EAE" w:rsidRDefault="00453EAE" w:rsidP="662CF976">
            <w:pPr>
              <w:pStyle w:val="Corpotesto"/>
            </w:pPr>
            <w:r w:rsidRPr="662CF976">
              <w:t>5</w:t>
            </w:r>
            <w:r w:rsidRPr="662CF976">
              <w:rPr>
                <w:spacing w:val="-12"/>
              </w:rPr>
              <w:t xml:space="preserve"> </w:t>
            </w:r>
            <w:proofErr w:type="spellStart"/>
            <w:r w:rsidRPr="662CF976">
              <w:t>punti</w:t>
            </w:r>
            <w:proofErr w:type="spellEnd"/>
            <w:r w:rsidRPr="662CF976">
              <w:rPr>
                <w:spacing w:val="-12"/>
              </w:rPr>
              <w:t xml:space="preserve"> </w:t>
            </w:r>
            <w:r w:rsidRPr="662CF976">
              <w:t>per</w:t>
            </w:r>
            <w:r w:rsidRPr="662CF976">
              <w:rPr>
                <w:spacing w:val="-12"/>
              </w:rPr>
              <w:t xml:space="preserve"> </w:t>
            </w:r>
            <w:proofErr w:type="spellStart"/>
            <w:r w:rsidRPr="662CF976">
              <w:t>ogni</w:t>
            </w:r>
            <w:proofErr w:type="spellEnd"/>
            <w:r w:rsidRPr="662CF976">
              <w:t xml:space="preserve"> </w:t>
            </w:r>
            <w:proofErr w:type="spellStart"/>
            <w:r w:rsidRPr="662CF976">
              <w:rPr>
                <w:spacing w:val="-2"/>
              </w:rPr>
              <w:t>progetto</w:t>
            </w:r>
            <w:proofErr w:type="spellEnd"/>
          </w:p>
        </w:tc>
        <w:tc>
          <w:tcPr>
            <w:tcW w:w="24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FB0818" w14:textId="77777777" w:rsidR="00453EAE" w:rsidRDefault="00453EAE" w:rsidP="00114B4C">
            <w:pPr>
              <w:pStyle w:val="Corpotesto"/>
            </w:pP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49F31CB" w14:textId="77777777" w:rsidR="00453EAE" w:rsidRDefault="00453EAE" w:rsidP="00114B4C">
            <w:pPr>
              <w:pStyle w:val="Corpotesto"/>
            </w:pPr>
          </w:p>
        </w:tc>
      </w:tr>
      <w:tr w:rsidR="00453EAE" w14:paraId="386C4C65" w14:textId="77777777" w:rsidTr="662CF976">
        <w:trPr>
          <w:trHeight w:val="516"/>
        </w:trPr>
        <w:tc>
          <w:tcPr>
            <w:tcW w:w="24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A3CF16" w14:textId="77777777" w:rsidR="00453EAE" w:rsidRPr="00453EAE" w:rsidRDefault="00453EAE" w:rsidP="662CF976">
            <w:pPr>
              <w:pStyle w:val="Corpotesto"/>
              <w:rPr>
                <w:lang w:val="it-IT"/>
              </w:rPr>
            </w:pPr>
            <w:r w:rsidRPr="662CF976">
              <w:rPr>
                <w:lang w:val="it-IT"/>
              </w:rPr>
              <w:t>Laurea nelle discipline inerenti il bando</w:t>
            </w: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8D57BF" w14:textId="77777777" w:rsidR="00453EAE" w:rsidRDefault="00453EAE" w:rsidP="662CF976">
            <w:pPr>
              <w:pStyle w:val="Corpotesto"/>
            </w:pPr>
            <w:proofErr w:type="spellStart"/>
            <w:r w:rsidRPr="662CF976">
              <w:t>Requisito</w:t>
            </w:r>
            <w:proofErr w:type="spellEnd"/>
            <w:r w:rsidRPr="662CF976">
              <w:t xml:space="preserve"> di accesso</w:t>
            </w:r>
          </w:p>
        </w:tc>
        <w:tc>
          <w:tcPr>
            <w:tcW w:w="24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128261" w14:textId="77777777" w:rsidR="00453EAE" w:rsidRDefault="00453EAE" w:rsidP="00114B4C">
            <w:pPr>
              <w:pStyle w:val="Corpotesto"/>
            </w:pP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2486C05" w14:textId="77777777" w:rsidR="00453EAE" w:rsidRDefault="00453EAE" w:rsidP="00114B4C">
            <w:pPr>
              <w:pStyle w:val="Corpotesto"/>
            </w:pPr>
          </w:p>
        </w:tc>
      </w:tr>
      <w:tr w:rsidR="00453EAE" w14:paraId="7AE37F7F" w14:textId="77777777" w:rsidTr="662CF976">
        <w:trPr>
          <w:trHeight w:val="1031"/>
        </w:trPr>
        <w:tc>
          <w:tcPr>
            <w:tcW w:w="24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9D1710" w14:textId="77777777" w:rsidR="00453EAE" w:rsidRPr="00453EAE" w:rsidRDefault="00453EAE" w:rsidP="662CF976">
            <w:pPr>
              <w:pStyle w:val="Corpotesto"/>
              <w:rPr>
                <w:lang w:val="it-IT"/>
              </w:rPr>
            </w:pPr>
            <w:r w:rsidRPr="662CF976">
              <w:rPr>
                <w:lang w:val="it-IT"/>
              </w:rPr>
              <w:t>Specializzazioni post universitarie sulle discipline inerenti il bando</w:t>
            </w: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081E9F" w14:textId="77777777" w:rsidR="00453EAE" w:rsidRDefault="00453EAE" w:rsidP="662CF976">
            <w:pPr>
              <w:pStyle w:val="Corpotesto"/>
            </w:pPr>
            <w:r w:rsidRPr="662CF976">
              <w:t xml:space="preserve">5 </w:t>
            </w:r>
            <w:proofErr w:type="spellStart"/>
            <w:r w:rsidRPr="662CF976">
              <w:t>pt</w:t>
            </w:r>
            <w:proofErr w:type="spellEnd"/>
            <w:r w:rsidRPr="662CF976">
              <w:t xml:space="preserve"> per </w:t>
            </w:r>
            <w:proofErr w:type="spellStart"/>
            <w:r w:rsidRPr="662CF976">
              <w:t>ciascuna</w:t>
            </w:r>
            <w:proofErr w:type="spellEnd"/>
            <w:r w:rsidRPr="662CF976">
              <w:t xml:space="preserve"> </w:t>
            </w:r>
            <w:proofErr w:type="spellStart"/>
            <w:r w:rsidRPr="662CF976">
              <w:t>specializzazione</w:t>
            </w:r>
            <w:proofErr w:type="spellEnd"/>
          </w:p>
        </w:tc>
        <w:tc>
          <w:tcPr>
            <w:tcW w:w="24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01652C" w14:textId="77777777" w:rsidR="00453EAE" w:rsidRDefault="00453EAE" w:rsidP="00114B4C">
            <w:pPr>
              <w:pStyle w:val="Corpotesto"/>
            </w:pP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B99056E" w14:textId="77777777" w:rsidR="00453EAE" w:rsidRDefault="00453EAE" w:rsidP="00114B4C">
            <w:pPr>
              <w:pStyle w:val="Corpotesto"/>
            </w:pPr>
          </w:p>
        </w:tc>
      </w:tr>
      <w:tr w:rsidR="00453EAE" w:rsidRPr="003A5485" w14:paraId="58D72E01" w14:textId="77777777" w:rsidTr="662CF976">
        <w:trPr>
          <w:trHeight w:val="514"/>
        </w:trPr>
        <w:tc>
          <w:tcPr>
            <w:tcW w:w="2444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15280A65" w14:textId="77777777" w:rsidR="00453EAE" w:rsidRDefault="00453EAE" w:rsidP="662CF976">
            <w:pPr>
              <w:pStyle w:val="Corpotesto"/>
            </w:pPr>
            <w:proofErr w:type="spellStart"/>
            <w:r w:rsidRPr="662CF976">
              <w:t>Esperienze</w:t>
            </w:r>
            <w:proofErr w:type="spellEnd"/>
            <w:r w:rsidRPr="662CF976">
              <w:rPr>
                <w:spacing w:val="-5"/>
              </w:rPr>
              <w:t xml:space="preserve"> </w:t>
            </w:r>
            <w:proofErr w:type="spellStart"/>
            <w:r w:rsidRPr="662CF976">
              <w:rPr>
                <w:spacing w:val="-2"/>
              </w:rPr>
              <w:t>pregresse</w:t>
            </w:r>
            <w:proofErr w:type="spellEnd"/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35A903D" w14:textId="77777777" w:rsidR="00453EAE" w:rsidRPr="00453EAE" w:rsidRDefault="00453EAE" w:rsidP="662CF976">
            <w:pPr>
              <w:pStyle w:val="Corpotesto"/>
              <w:rPr>
                <w:lang w:val="it-IT"/>
              </w:rPr>
            </w:pPr>
            <w:r w:rsidRPr="662CF976">
              <w:rPr>
                <w:lang w:val="it-IT"/>
              </w:rPr>
              <w:t>5 punti per ogni esperienza</w:t>
            </w:r>
            <w:r w:rsidRPr="662CF976">
              <w:rPr>
                <w:spacing w:val="-13"/>
                <w:lang w:val="it-IT"/>
              </w:rPr>
              <w:t xml:space="preserve"> </w:t>
            </w:r>
            <w:r w:rsidRPr="662CF976">
              <w:rPr>
                <w:lang w:val="it-IT"/>
              </w:rPr>
              <w:t>rilevante</w:t>
            </w:r>
          </w:p>
        </w:tc>
        <w:tc>
          <w:tcPr>
            <w:tcW w:w="2444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299C43A" w14:textId="77777777" w:rsidR="00453EAE" w:rsidRPr="00453EAE" w:rsidRDefault="00453EAE" w:rsidP="00114B4C">
            <w:pPr>
              <w:pStyle w:val="Corpotesto"/>
              <w:rPr>
                <w:lang w:val="it-IT"/>
              </w:rPr>
            </w:pPr>
          </w:p>
        </w:tc>
        <w:tc>
          <w:tcPr>
            <w:tcW w:w="2447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4DDBEF00" w14:textId="77777777" w:rsidR="00453EAE" w:rsidRPr="00453EAE" w:rsidRDefault="00453EAE" w:rsidP="00114B4C">
            <w:pPr>
              <w:pStyle w:val="Corpotesto"/>
              <w:rPr>
                <w:lang w:val="it-IT"/>
              </w:rPr>
            </w:pPr>
          </w:p>
        </w:tc>
      </w:tr>
    </w:tbl>
    <w:p w14:paraId="1A2619D5" w14:textId="38FFA740" w:rsidR="6853BE08" w:rsidRPr="00B33E05" w:rsidRDefault="6853BE08" w:rsidP="662CF976">
      <w:pPr>
        <w:pStyle w:val="Corpotesto"/>
        <w:jc w:val="center"/>
        <w:rPr>
          <w:b/>
          <w:bCs/>
          <w:lang w:val="it-IT"/>
        </w:rPr>
      </w:pPr>
    </w:p>
    <w:p w14:paraId="621E6E36" w14:textId="53653331" w:rsidR="6853BE08" w:rsidRPr="003A5485" w:rsidRDefault="0799A5FE" w:rsidP="6853BE08">
      <w:pPr>
        <w:pStyle w:val="Corpotesto"/>
        <w:jc w:val="center"/>
        <w:rPr>
          <w:b/>
          <w:bCs/>
          <w:lang w:val="it-IT"/>
        </w:rPr>
      </w:pPr>
      <w:r w:rsidRPr="003A5485">
        <w:rPr>
          <w:b/>
          <w:bCs/>
          <w:lang w:val="it-IT"/>
        </w:rPr>
        <w:t>Firma del formatore</w:t>
      </w:r>
      <w:r w:rsidR="4A4240A1" w:rsidRPr="003A5485">
        <w:rPr>
          <w:b/>
          <w:bCs/>
          <w:lang w:val="it-IT"/>
        </w:rPr>
        <w:t xml:space="preserve"> __________________________________</w:t>
      </w:r>
    </w:p>
    <w:p w14:paraId="3B4229EB" w14:textId="39DD9144" w:rsidR="6853BE08" w:rsidRPr="003A5485" w:rsidRDefault="6853BE08" w:rsidP="6853BE08">
      <w:pPr>
        <w:pStyle w:val="Corpotesto"/>
        <w:jc w:val="center"/>
        <w:rPr>
          <w:b/>
          <w:bCs/>
          <w:lang w:val="it-IT"/>
        </w:rPr>
      </w:pPr>
    </w:p>
    <w:p w14:paraId="7C15739C" w14:textId="258F6759" w:rsidR="00453EAE" w:rsidRPr="003A5485" w:rsidRDefault="5F9ADA4F" w:rsidP="6853BE08">
      <w:pPr>
        <w:pStyle w:val="Corpotesto"/>
        <w:jc w:val="center"/>
        <w:rPr>
          <w:b/>
          <w:bCs/>
          <w:lang w:val="it-IT"/>
        </w:rPr>
      </w:pPr>
      <w:r w:rsidRPr="003A5485">
        <w:rPr>
          <w:b/>
          <w:bCs/>
          <w:lang w:val="it-IT"/>
        </w:rPr>
        <w:t xml:space="preserve">       </w:t>
      </w:r>
    </w:p>
    <w:p w14:paraId="3461D779" w14:textId="77777777" w:rsidR="00453EAE" w:rsidRPr="003A5485" w:rsidRDefault="00453EAE" w:rsidP="00BB4309">
      <w:pPr>
        <w:pStyle w:val="Default"/>
        <w:jc w:val="both"/>
        <w:rPr>
          <w:kern w:val="0"/>
          <w:lang w:eastAsia="it-IT"/>
        </w:rPr>
      </w:pPr>
    </w:p>
    <w:p w14:paraId="69A59D79" w14:textId="008B289E" w:rsidR="00B33E05" w:rsidRPr="003A5485" w:rsidRDefault="00B33E05" w:rsidP="00BB4309">
      <w:pPr>
        <w:pStyle w:val="Default"/>
        <w:jc w:val="both"/>
        <w:rPr>
          <w:kern w:val="0"/>
          <w:lang w:eastAsia="it-IT"/>
        </w:rPr>
      </w:pPr>
      <w:bookmarkStart w:id="1" w:name="_GoBack"/>
      <w:proofErr w:type="spellStart"/>
      <w:r w:rsidRPr="003A5485">
        <w:rPr>
          <w:kern w:val="0"/>
          <w:lang w:eastAsia="it-IT"/>
        </w:rPr>
        <w:t>Li,_________________data</w:t>
      </w:r>
      <w:proofErr w:type="spellEnd"/>
      <w:r w:rsidRPr="003A5485">
        <w:rPr>
          <w:kern w:val="0"/>
          <w:lang w:eastAsia="it-IT"/>
        </w:rPr>
        <w:t>_____</w:t>
      </w:r>
      <w:r w:rsidR="001044AD" w:rsidRPr="003A5485">
        <w:rPr>
          <w:kern w:val="0"/>
          <w:lang w:eastAsia="it-IT"/>
        </w:rPr>
        <w:t>/</w:t>
      </w:r>
      <w:r w:rsidRPr="003A5485">
        <w:rPr>
          <w:kern w:val="0"/>
          <w:lang w:eastAsia="it-IT"/>
        </w:rPr>
        <w:t>______/2025</w:t>
      </w:r>
      <w:bookmarkEnd w:id="1"/>
    </w:p>
    <w:sectPr w:rsidR="00B33E05" w:rsidRPr="003A5485">
      <w:pgSz w:w="11910" w:h="16840"/>
      <w:pgMar w:top="1220" w:right="84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D8B6" w14:textId="77777777" w:rsidR="00BC5830" w:rsidRDefault="00BC5830" w:rsidP="00BC5830">
      <w:r>
        <w:separator/>
      </w:r>
    </w:p>
  </w:endnote>
  <w:endnote w:type="continuationSeparator" w:id="0">
    <w:p w14:paraId="0FB78278" w14:textId="77777777" w:rsidR="00BC5830" w:rsidRDefault="00BC5830" w:rsidP="00BC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945" w14:textId="77777777" w:rsidR="00BC5830" w:rsidRDefault="00BC5830" w:rsidP="00BC5830">
      <w:r>
        <w:separator/>
      </w:r>
    </w:p>
  </w:footnote>
  <w:footnote w:type="continuationSeparator" w:id="0">
    <w:p w14:paraId="0562CB0E" w14:textId="77777777" w:rsidR="00BC5830" w:rsidRDefault="00BC5830" w:rsidP="00BC5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02F4"/>
    <w:multiLevelType w:val="hybridMultilevel"/>
    <w:tmpl w:val="EDB868BA"/>
    <w:lvl w:ilvl="0" w:tplc="30A22D70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hint="default"/>
        <w:b/>
        <w:bCs/>
        <w:spacing w:val="-3"/>
        <w:sz w:val="24"/>
        <w:szCs w:val="24"/>
      </w:rPr>
    </w:lvl>
    <w:lvl w:ilvl="1" w:tplc="702E0A02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2" w:tplc="68A06298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 w:tplc="E68AC136">
      <w:start w:val="1"/>
      <w:numFmt w:val="bullet"/>
      <w:lvlText w:val="•"/>
      <w:lvlJc w:val="left"/>
      <w:pPr>
        <w:ind w:left="3585" w:hanging="360"/>
      </w:pPr>
      <w:rPr>
        <w:rFonts w:hint="default"/>
      </w:rPr>
    </w:lvl>
    <w:lvl w:ilvl="4" w:tplc="B6F2F306">
      <w:start w:val="1"/>
      <w:numFmt w:val="bullet"/>
      <w:lvlText w:val="•"/>
      <w:lvlJc w:val="left"/>
      <w:pPr>
        <w:ind w:left="4502" w:hanging="360"/>
      </w:pPr>
      <w:rPr>
        <w:rFonts w:hint="default"/>
      </w:rPr>
    </w:lvl>
    <w:lvl w:ilvl="5" w:tplc="D898C072">
      <w:start w:val="1"/>
      <w:numFmt w:val="bullet"/>
      <w:lvlText w:val="•"/>
      <w:lvlJc w:val="left"/>
      <w:pPr>
        <w:ind w:left="5419" w:hanging="360"/>
      </w:pPr>
      <w:rPr>
        <w:rFonts w:hint="default"/>
      </w:rPr>
    </w:lvl>
    <w:lvl w:ilvl="6" w:tplc="885CD1AC">
      <w:start w:val="1"/>
      <w:numFmt w:val="bullet"/>
      <w:lvlText w:val="•"/>
      <w:lvlJc w:val="left"/>
      <w:pPr>
        <w:ind w:left="6337" w:hanging="360"/>
      </w:pPr>
      <w:rPr>
        <w:rFonts w:hint="default"/>
      </w:rPr>
    </w:lvl>
    <w:lvl w:ilvl="7" w:tplc="3BA8FBCE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97E819A6">
      <w:start w:val="1"/>
      <w:numFmt w:val="bullet"/>
      <w:lvlText w:val="•"/>
      <w:lvlJc w:val="left"/>
      <w:pPr>
        <w:ind w:left="8171" w:hanging="360"/>
      </w:pPr>
      <w:rPr>
        <w:rFonts w:hint="default"/>
      </w:rPr>
    </w:lvl>
  </w:abstractNum>
  <w:abstractNum w:abstractNumId="1">
    <w:nsid w:val="0E92654F"/>
    <w:multiLevelType w:val="hybridMultilevel"/>
    <w:tmpl w:val="FF00366C"/>
    <w:lvl w:ilvl="0" w:tplc="5C907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48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4B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00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64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0E4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7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4C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AED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C5499"/>
    <w:multiLevelType w:val="multilevel"/>
    <w:tmpl w:val="104C5499"/>
    <w:lvl w:ilvl="0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8857AF"/>
    <w:multiLevelType w:val="hybridMultilevel"/>
    <w:tmpl w:val="2424E738"/>
    <w:lvl w:ilvl="0" w:tplc="DDB2B6DC">
      <w:start w:val="1"/>
      <w:numFmt w:val="bullet"/>
      <w:lvlText w:val="–"/>
      <w:lvlJc w:val="left"/>
      <w:pPr>
        <w:ind w:left="112" w:hanging="210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1" w:tplc="99F247C0">
      <w:start w:val="1"/>
      <w:numFmt w:val="lowerLetter"/>
      <w:lvlText w:val="%2)"/>
      <w:lvlJc w:val="left"/>
      <w:pPr>
        <w:ind w:left="583" w:hanging="359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 w:tplc="27740744">
      <w:start w:val="1"/>
      <w:numFmt w:val="decimal"/>
      <w:lvlText w:val="%3."/>
      <w:lvlJc w:val="left"/>
      <w:pPr>
        <w:ind w:left="1044" w:hanging="36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 w:tplc="36E20DB2">
      <w:start w:val="1"/>
      <w:numFmt w:val="bullet"/>
      <w:lvlText w:val="•"/>
      <w:lvlJc w:val="left"/>
      <w:pPr>
        <w:ind w:left="2164" w:hanging="365"/>
      </w:pPr>
      <w:rPr>
        <w:rFonts w:hint="default"/>
      </w:rPr>
    </w:lvl>
    <w:lvl w:ilvl="4" w:tplc="D9727E0A">
      <w:start w:val="1"/>
      <w:numFmt w:val="bullet"/>
      <w:lvlText w:val="•"/>
      <w:lvlJc w:val="left"/>
      <w:pPr>
        <w:ind w:left="3284" w:hanging="365"/>
      </w:pPr>
      <w:rPr>
        <w:rFonts w:hint="default"/>
      </w:rPr>
    </w:lvl>
    <w:lvl w:ilvl="5" w:tplc="CA70A042">
      <w:start w:val="1"/>
      <w:numFmt w:val="bullet"/>
      <w:lvlText w:val="•"/>
      <w:lvlJc w:val="left"/>
      <w:pPr>
        <w:ind w:left="4405" w:hanging="365"/>
      </w:pPr>
      <w:rPr>
        <w:rFonts w:hint="default"/>
      </w:rPr>
    </w:lvl>
    <w:lvl w:ilvl="6" w:tplc="ADC6398E">
      <w:start w:val="1"/>
      <w:numFmt w:val="bullet"/>
      <w:lvlText w:val="•"/>
      <w:lvlJc w:val="left"/>
      <w:pPr>
        <w:ind w:left="5525" w:hanging="365"/>
      </w:pPr>
      <w:rPr>
        <w:rFonts w:hint="default"/>
      </w:rPr>
    </w:lvl>
    <w:lvl w:ilvl="7" w:tplc="46048EC8">
      <w:start w:val="1"/>
      <w:numFmt w:val="bullet"/>
      <w:lvlText w:val="•"/>
      <w:lvlJc w:val="left"/>
      <w:pPr>
        <w:ind w:left="6645" w:hanging="365"/>
      </w:pPr>
      <w:rPr>
        <w:rFonts w:hint="default"/>
      </w:rPr>
    </w:lvl>
    <w:lvl w:ilvl="8" w:tplc="1EC25800">
      <w:start w:val="1"/>
      <w:numFmt w:val="bullet"/>
      <w:lvlText w:val="•"/>
      <w:lvlJc w:val="left"/>
      <w:pPr>
        <w:ind w:left="7765" w:hanging="365"/>
      </w:pPr>
      <w:rPr>
        <w:rFonts w:hint="default"/>
      </w:rPr>
    </w:lvl>
  </w:abstractNum>
  <w:abstractNum w:abstractNumId="4">
    <w:nsid w:val="38501FA7"/>
    <w:multiLevelType w:val="hybridMultilevel"/>
    <w:tmpl w:val="0F6CE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22188"/>
    <w:multiLevelType w:val="hybridMultilevel"/>
    <w:tmpl w:val="2FAAD358"/>
    <w:lvl w:ilvl="0" w:tplc="524CA36A">
      <w:start w:val="1"/>
      <w:numFmt w:val="bullet"/>
      <w:lvlText w:val=""/>
      <w:lvlJc w:val="left"/>
      <w:pPr>
        <w:ind w:left="586" w:hanging="113"/>
      </w:pPr>
      <w:rPr>
        <w:rFonts w:ascii="Symbol" w:eastAsia="Symbol" w:hAnsi="Symbol" w:hint="default"/>
        <w:w w:val="87"/>
        <w:sz w:val="20"/>
        <w:szCs w:val="20"/>
      </w:rPr>
    </w:lvl>
    <w:lvl w:ilvl="1" w:tplc="9386E708">
      <w:start w:val="1"/>
      <w:numFmt w:val="bullet"/>
      <w:lvlText w:val="•"/>
      <w:lvlJc w:val="left"/>
      <w:pPr>
        <w:ind w:left="1542" w:hanging="113"/>
      </w:pPr>
      <w:rPr>
        <w:rFonts w:hint="default"/>
      </w:rPr>
    </w:lvl>
    <w:lvl w:ilvl="2" w:tplc="E0FA67A4">
      <w:start w:val="1"/>
      <w:numFmt w:val="bullet"/>
      <w:lvlText w:val="•"/>
      <w:lvlJc w:val="left"/>
      <w:pPr>
        <w:ind w:left="2498" w:hanging="113"/>
      </w:pPr>
      <w:rPr>
        <w:rFonts w:hint="default"/>
      </w:rPr>
    </w:lvl>
    <w:lvl w:ilvl="3" w:tplc="7E8A1902">
      <w:start w:val="1"/>
      <w:numFmt w:val="bullet"/>
      <w:lvlText w:val="•"/>
      <w:lvlJc w:val="left"/>
      <w:pPr>
        <w:ind w:left="3454" w:hanging="113"/>
      </w:pPr>
      <w:rPr>
        <w:rFonts w:hint="default"/>
      </w:rPr>
    </w:lvl>
    <w:lvl w:ilvl="4" w:tplc="D60E6946">
      <w:start w:val="1"/>
      <w:numFmt w:val="bullet"/>
      <w:lvlText w:val="•"/>
      <w:lvlJc w:val="left"/>
      <w:pPr>
        <w:ind w:left="4410" w:hanging="113"/>
      </w:pPr>
      <w:rPr>
        <w:rFonts w:hint="default"/>
      </w:rPr>
    </w:lvl>
    <w:lvl w:ilvl="5" w:tplc="2460BE46">
      <w:start w:val="1"/>
      <w:numFmt w:val="bullet"/>
      <w:lvlText w:val="•"/>
      <w:lvlJc w:val="left"/>
      <w:pPr>
        <w:ind w:left="5366" w:hanging="113"/>
      </w:pPr>
      <w:rPr>
        <w:rFonts w:hint="default"/>
      </w:rPr>
    </w:lvl>
    <w:lvl w:ilvl="6" w:tplc="F3EC2CF8">
      <w:start w:val="1"/>
      <w:numFmt w:val="bullet"/>
      <w:lvlText w:val="•"/>
      <w:lvlJc w:val="left"/>
      <w:pPr>
        <w:ind w:left="6322" w:hanging="113"/>
      </w:pPr>
      <w:rPr>
        <w:rFonts w:hint="default"/>
      </w:rPr>
    </w:lvl>
    <w:lvl w:ilvl="7" w:tplc="A33E2AC2">
      <w:start w:val="1"/>
      <w:numFmt w:val="bullet"/>
      <w:lvlText w:val="•"/>
      <w:lvlJc w:val="left"/>
      <w:pPr>
        <w:ind w:left="7278" w:hanging="113"/>
      </w:pPr>
      <w:rPr>
        <w:rFonts w:hint="default"/>
      </w:rPr>
    </w:lvl>
    <w:lvl w:ilvl="8" w:tplc="C99841C8">
      <w:start w:val="1"/>
      <w:numFmt w:val="bullet"/>
      <w:lvlText w:val="•"/>
      <w:lvlJc w:val="left"/>
      <w:pPr>
        <w:ind w:left="8234" w:hanging="113"/>
      </w:pPr>
      <w:rPr>
        <w:rFonts w:hint="default"/>
      </w:rPr>
    </w:lvl>
  </w:abstractNum>
  <w:abstractNum w:abstractNumId="6">
    <w:nsid w:val="55F85CF5"/>
    <w:multiLevelType w:val="multilevel"/>
    <w:tmpl w:val="55F85CF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76377"/>
    <w:multiLevelType w:val="hybridMultilevel"/>
    <w:tmpl w:val="21EE147A"/>
    <w:lvl w:ilvl="0" w:tplc="CE6CA0BC">
      <w:start w:val="1"/>
      <w:numFmt w:val="bullet"/>
      <w:lvlText w:val=""/>
      <w:lvlJc w:val="left"/>
      <w:pPr>
        <w:ind w:left="508" w:hanging="356"/>
      </w:pPr>
      <w:rPr>
        <w:rFonts w:ascii="Symbol" w:eastAsia="Symbol" w:hAnsi="Symbol" w:hint="default"/>
        <w:sz w:val="22"/>
        <w:szCs w:val="22"/>
      </w:rPr>
    </w:lvl>
    <w:lvl w:ilvl="1" w:tplc="C1EAC34A">
      <w:start w:val="1"/>
      <w:numFmt w:val="bullet"/>
      <w:lvlText w:val="•"/>
      <w:lvlJc w:val="left"/>
      <w:pPr>
        <w:ind w:left="1511" w:hanging="356"/>
      </w:pPr>
      <w:rPr>
        <w:rFonts w:hint="default"/>
      </w:rPr>
    </w:lvl>
    <w:lvl w:ilvl="2" w:tplc="976C7730">
      <w:start w:val="1"/>
      <w:numFmt w:val="bullet"/>
      <w:lvlText w:val="•"/>
      <w:lvlJc w:val="left"/>
      <w:pPr>
        <w:ind w:left="2515" w:hanging="356"/>
      </w:pPr>
      <w:rPr>
        <w:rFonts w:hint="default"/>
      </w:rPr>
    </w:lvl>
    <w:lvl w:ilvl="3" w:tplc="FE5E0BC4">
      <w:start w:val="1"/>
      <w:numFmt w:val="bullet"/>
      <w:lvlText w:val="•"/>
      <w:lvlJc w:val="left"/>
      <w:pPr>
        <w:ind w:left="3519" w:hanging="356"/>
      </w:pPr>
      <w:rPr>
        <w:rFonts w:hint="default"/>
      </w:rPr>
    </w:lvl>
    <w:lvl w:ilvl="4" w:tplc="B366C22E">
      <w:start w:val="1"/>
      <w:numFmt w:val="bullet"/>
      <w:lvlText w:val="•"/>
      <w:lvlJc w:val="left"/>
      <w:pPr>
        <w:ind w:left="4523" w:hanging="356"/>
      </w:pPr>
      <w:rPr>
        <w:rFonts w:hint="default"/>
      </w:rPr>
    </w:lvl>
    <w:lvl w:ilvl="5" w:tplc="F8A0C85E">
      <w:start w:val="1"/>
      <w:numFmt w:val="bullet"/>
      <w:lvlText w:val="•"/>
      <w:lvlJc w:val="left"/>
      <w:pPr>
        <w:ind w:left="5527" w:hanging="356"/>
      </w:pPr>
      <w:rPr>
        <w:rFonts w:hint="default"/>
      </w:rPr>
    </w:lvl>
    <w:lvl w:ilvl="6" w:tplc="73E801E6">
      <w:start w:val="1"/>
      <w:numFmt w:val="bullet"/>
      <w:lvlText w:val="•"/>
      <w:lvlJc w:val="left"/>
      <w:pPr>
        <w:ind w:left="6531" w:hanging="356"/>
      </w:pPr>
      <w:rPr>
        <w:rFonts w:hint="default"/>
      </w:rPr>
    </w:lvl>
    <w:lvl w:ilvl="7" w:tplc="2932AEDC">
      <w:start w:val="1"/>
      <w:numFmt w:val="bullet"/>
      <w:lvlText w:val="•"/>
      <w:lvlJc w:val="left"/>
      <w:pPr>
        <w:ind w:left="7534" w:hanging="356"/>
      </w:pPr>
      <w:rPr>
        <w:rFonts w:hint="default"/>
      </w:rPr>
    </w:lvl>
    <w:lvl w:ilvl="8" w:tplc="ADC6F276">
      <w:start w:val="1"/>
      <w:numFmt w:val="bullet"/>
      <w:lvlText w:val="•"/>
      <w:lvlJc w:val="left"/>
      <w:pPr>
        <w:ind w:left="8538" w:hanging="356"/>
      </w:pPr>
      <w:rPr>
        <w:rFonts w:hint="default"/>
      </w:rPr>
    </w:lvl>
  </w:abstractNum>
  <w:abstractNum w:abstractNumId="8">
    <w:nsid w:val="5DFF59DD"/>
    <w:multiLevelType w:val="multilevel"/>
    <w:tmpl w:val="5DFF59DD"/>
    <w:lvl w:ilvl="0">
      <w:start w:val="1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8B6F2E"/>
    <w:multiLevelType w:val="multilevel"/>
    <w:tmpl w:val="193A2A2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2349AB"/>
    <w:multiLevelType w:val="multilevel"/>
    <w:tmpl w:val="E5ACB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4F"/>
    <w:rsid w:val="001044AD"/>
    <w:rsid w:val="00107425"/>
    <w:rsid w:val="001B0A88"/>
    <w:rsid w:val="001B3870"/>
    <w:rsid w:val="002D7486"/>
    <w:rsid w:val="00323B90"/>
    <w:rsid w:val="003A5485"/>
    <w:rsid w:val="003C256B"/>
    <w:rsid w:val="00453EAE"/>
    <w:rsid w:val="00480F65"/>
    <w:rsid w:val="005A4A3C"/>
    <w:rsid w:val="005E1726"/>
    <w:rsid w:val="006A59CB"/>
    <w:rsid w:val="006E295D"/>
    <w:rsid w:val="00763EBA"/>
    <w:rsid w:val="008074DB"/>
    <w:rsid w:val="00925736"/>
    <w:rsid w:val="00940252"/>
    <w:rsid w:val="00973261"/>
    <w:rsid w:val="00A84B72"/>
    <w:rsid w:val="00AB0D73"/>
    <w:rsid w:val="00B33E05"/>
    <w:rsid w:val="00B9003C"/>
    <w:rsid w:val="00BB4309"/>
    <w:rsid w:val="00BC5830"/>
    <w:rsid w:val="00BD1861"/>
    <w:rsid w:val="00C80F97"/>
    <w:rsid w:val="00CE39B8"/>
    <w:rsid w:val="00CE7A4A"/>
    <w:rsid w:val="00D66572"/>
    <w:rsid w:val="00D871F9"/>
    <w:rsid w:val="00D96BBE"/>
    <w:rsid w:val="00DC39F3"/>
    <w:rsid w:val="00DD074F"/>
    <w:rsid w:val="00DE7EA4"/>
    <w:rsid w:val="00E3C6AE"/>
    <w:rsid w:val="00E67F63"/>
    <w:rsid w:val="00F308A2"/>
    <w:rsid w:val="00F747BB"/>
    <w:rsid w:val="00F77EBC"/>
    <w:rsid w:val="00FF2A65"/>
    <w:rsid w:val="0799A5FE"/>
    <w:rsid w:val="148A840E"/>
    <w:rsid w:val="14E8E842"/>
    <w:rsid w:val="1D0DD5AD"/>
    <w:rsid w:val="2006EE92"/>
    <w:rsid w:val="27CCB7C3"/>
    <w:rsid w:val="3632495E"/>
    <w:rsid w:val="3C0E4E8A"/>
    <w:rsid w:val="3D8E2BE3"/>
    <w:rsid w:val="3EA99028"/>
    <w:rsid w:val="3F2F480B"/>
    <w:rsid w:val="46E5BD17"/>
    <w:rsid w:val="4A4240A1"/>
    <w:rsid w:val="51DE1F0C"/>
    <w:rsid w:val="54237E26"/>
    <w:rsid w:val="567718A3"/>
    <w:rsid w:val="576D08CD"/>
    <w:rsid w:val="5F9ADA4F"/>
    <w:rsid w:val="60BEAD9C"/>
    <w:rsid w:val="662CF976"/>
    <w:rsid w:val="679F7F13"/>
    <w:rsid w:val="6851C256"/>
    <w:rsid w:val="6853BE08"/>
    <w:rsid w:val="6E301BF0"/>
    <w:rsid w:val="715D0DC4"/>
    <w:rsid w:val="71874021"/>
    <w:rsid w:val="726A1504"/>
    <w:rsid w:val="7EF1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5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53" w:hanging="356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2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25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4025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D74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D748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5830"/>
  </w:style>
  <w:style w:type="paragraph" w:styleId="Pidipagina">
    <w:name w:val="footer"/>
    <w:basedOn w:val="Normale"/>
    <w:link w:val="Pidipagina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5830"/>
  </w:style>
  <w:style w:type="paragraph" w:customStyle="1" w:styleId="Default">
    <w:name w:val="Default"/>
    <w:rsid w:val="00F747BB"/>
    <w:pPr>
      <w:suppressAutoHyphens/>
      <w:autoSpaceDE w:val="0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it-IT" w:eastAsia="ar-SA"/>
    </w:rPr>
  </w:style>
  <w:style w:type="paragraph" w:customStyle="1" w:styleId="Grigliamedia21">
    <w:name w:val="Griglia media 21"/>
    <w:rsid w:val="00F747BB"/>
    <w:pPr>
      <w:widowControl/>
      <w:suppressAutoHyphens/>
    </w:pPr>
    <w:rPr>
      <w:rFonts w:ascii="Calibri" w:eastAsia="MS Mincho" w:hAnsi="Calibri" w:cs="Calibri"/>
      <w:kern w:val="1"/>
      <w:lang w:val="it-IT" w:eastAsia="ar-SA"/>
    </w:rPr>
  </w:style>
  <w:style w:type="character" w:customStyle="1" w:styleId="spanboldright">
    <w:name w:val="span_bold_right"/>
    <w:basedOn w:val="Carpredefinitoparagrafo"/>
    <w:rsid w:val="001B3870"/>
  </w:style>
  <w:style w:type="character" w:styleId="Enfasicorsivo">
    <w:name w:val="Emphasis"/>
    <w:basedOn w:val="Carpredefinitoparagrafo"/>
    <w:uiPriority w:val="20"/>
    <w:qFormat/>
    <w:rsid w:val="003C25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53" w:hanging="356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2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25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4025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D74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D748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5830"/>
  </w:style>
  <w:style w:type="paragraph" w:styleId="Pidipagina">
    <w:name w:val="footer"/>
    <w:basedOn w:val="Normale"/>
    <w:link w:val="Pidipagina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5830"/>
  </w:style>
  <w:style w:type="paragraph" w:customStyle="1" w:styleId="Default">
    <w:name w:val="Default"/>
    <w:rsid w:val="00F747BB"/>
    <w:pPr>
      <w:suppressAutoHyphens/>
      <w:autoSpaceDE w:val="0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it-IT" w:eastAsia="ar-SA"/>
    </w:rPr>
  </w:style>
  <w:style w:type="paragraph" w:customStyle="1" w:styleId="Grigliamedia21">
    <w:name w:val="Griglia media 21"/>
    <w:rsid w:val="00F747BB"/>
    <w:pPr>
      <w:widowControl/>
      <w:suppressAutoHyphens/>
    </w:pPr>
    <w:rPr>
      <w:rFonts w:ascii="Calibri" w:eastAsia="MS Mincho" w:hAnsi="Calibri" w:cs="Calibri"/>
      <w:kern w:val="1"/>
      <w:lang w:val="it-IT" w:eastAsia="ar-SA"/>
    </w:rPr>
  </w:style>
  <w:style w:type="character" w:customStyle="1" w:styleId="spanboldright">
    <w:name w:val="span_bold_right"/>
    <w:basedOn w:val="Carpredefinitoparagrafo"/>
    <w:rsid w:val="001B3870"/>
  </w:style>
  <w:style w:type="character" w:styleId="Enfasicorsivo">
    <w:name w:val="Emphasis"/>
    <w:basedOn w:val="Carpredefinitoparagrafo"/>
    <w:uiPriority w:val="20"/>
    <w:qFormat/>
    <w:rsid w:val="003C25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pasqua</cp:lastModifiedBy>
  <cp:revision>9</cp:revision>
  <cp:lastPrinted>2024-10-24T15:53:00Z</cp:lastPrinted>
  <dcterms:created xsi:type="dcterms:W3CDTF">2025-03-13T17:06:00Z</dcterms:created>
  <dcterms:modified xsi:type="dcterms:W3CDTF">2025-03-18T12:16:00Z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2024-09-09T00:00:00Z</vt:filetime>
  </property>
</Properties>
</file>